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784E46A0"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EF2C15">
        <w:rPr>
          <w:rFonts w:ascii="Arial" w:eastAsia="Calibri" w:hAnsi="Arial" w:cs="Arial"/>
          <w:b/>
          <w:bCs/>
          <w:color w:val="000000" w:themeColor="text1"/>
          <w:sz w:val="20"/>
          <w:szCs w:val="20"/>
        </w:rPr>
        <w:t>15</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09E87001"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EF2C15">
        <w:rPr>
          <w:rFonts w:ascii="Arial" w:hAnsi="Arial" w:cs="Arial"/>
          <w:b/>
          <w:color w:val="000000" w:themeColor="text1"/>
          <w:sz w:val="24"/>
          <w:szCs w:val="19"/>
        </w:rPr>
        <w:t>2</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EF2C15" w:rsidRPr="008D182A">
        <w:rPr>
          <w:rFonts w:ascii="Arial" w:hAnsi="Arial" w:cs="Arial"/>
          <w:b/>
          <w:iCs/>
          <w:color w:val="000000" w:themeColor="text1"/>
          <w:sz w:val="24"/>
          <w:szCs w:val="19"/>
        </w:rPr>
        <w:t>Zvýšenie atraktivity a prepravnej kapacity nemotorovej dopravy (predovšetkým cyklistickej dopravy) na celkovom počte prepravených osôb.</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527240F3"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AD1A5F">
              <w:rPr>
                <w:rFonts w:ascii="Arial" w:hAnsi="Arial" w:cs="Arial"/>
                <w:color w:val="000000" w:themeColor="text1"/>
                <w:sz w:val="19"/>
                <w:szCs w:val="19"/>
              </w:rPr>
              <w:t>2</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AD1A5F" w:rsidRPr="00797B60">
              <w:rPr>
                <w:rFonts w:ascii="Arial" w:hAnsi="Arial" w:cs="Arial"/>
                <w:color w:val="000000" w:themeColor="text1"/>
                <w:sz w:val="19"/>
                <w:szCs w:val="19"/>
              </w:rPr>
              <w:t>Zvýšenie atraktivity a prepravnej kapacity nemotorovej dopravy (predovšetkým cyklistickej dopravy) na celkovom počte prepravených osôb</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EE1103">
            <w:pPr>
              <w:pStyle w:val="Odsekzoznamu"/>
              <w:keepNext/>
              <w:keepLines/>
              <w:numPr>
                <w:ilvl w:val="0"/>
                <w:numId w:val="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EE1103">
            <w:pPr>
              <w:pStyle w:val="Odsekzoznamu"/>
              <w:keepNext/>
              <w:keepLines/>
              <w:numPr>
                <w:ilvl w:val="0"/>
                <w:numId w:val="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EE1103">
            <w:pPr>
              <w:pStyle w:val="Odsekzoznamu"/>
              <w:keepNext/>
              <w:keepLines/>
              <w:numPr>
                <w:ilvl w:val="0"/>
                <w:numId w:val="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EE1103">
            <w:pPr>
              <w:pStyle w:val="Odsekzoznamu"/>
              <w:keepNext/>
              <w:keepLines/>
              <w:numPr>
                <w:ilvl w:val="0"/>
                <w:numId w:val="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24619DC6" w:rsidR="00621A84" w:rsidRPr="008B1F42" w:rsidRDefault="00621A84" w:rsidP="00EE1103">
      <w:pPr>
        <w:numPr>
          <w:ilvl w:val="0"/>
          <w:numId w:val="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AD1A5F">
        <w:rPr>
          <w:rFonts w:ascii="Arial" w:hAnsi="Arial" w:cs="Arial"/>
          <w:b/>
          <w:bCs/>
          <w:color w:val="000000" w:themeColor="text1"/>
          <w:sz w:val="19"/>
          <w:szCs w:val="19"/>
        </w:rPr>
        <w:t>2</w:t>
      </w:r>
      <w:r w:rsidR="00F043AE" w:rsidRPr="008B1F42">
        <w:rPr>
          <w:rFonts w:ascii="Arial" w:hAnsi="Arial" w:cs="Arial"/>
          <w:b/>
          <w:bCs/>
          <w:color w:val="000000" w:themeColor="text1"/>
          <w:sz w:val="19"/>
          <w:szCs w:val="19"/>
        </w:rPr>
        <w:t xml:space="preserve"> </w:t>
      </w:r>
    </w:p>
    <w:p w14:paraId="6E8C17EB" w14:textId="56D3AA52"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lastRenderedPageBreak/>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AD1A5F">
        <w:rPr>
          <w:rFonts w:ascii="Arial" w:hAnsi="Arial" w:cs="Arial"/>
          <w:color w:val="000000" w:themeColor="text1"/>
          <w:sz w:val="19"/>
          <w:szCs w:val="19"/>
        </w:rPr>
        <w:t xml:space="preserve">2 definovanom </w:t>
      </w:r>
      <w:r w:rsidR="00AD1A5F" w:rsidRPr="00797B60">
        <w:rPr>
          <w:rFonts w:ascii="Arial" w:hAnsi="Arial" w:cs="Arial"/>
          <w:color w:val="000000" w:themeColor="text1"/>
          <w:sz w:val="19"/>
          <w:szCs w:val="19"/>
        </w:rPr>
        <w:t>ako podpora trvalo udržateľného miestneho/regionálneho dopravného systému, ktorý zaručuje mobilitu a prístup k hlavným službám pre všetky kategórie občanov, najmä prostredníctvom verejnej osobnej dopravy a ďalších udržateľných druhov dopravy a je v súlade</w:t>
      </w:r>
      <w:r w:rsidR="00AD1A5F" w:rsidRPr="00797B60">
        <w:t xml:space="preserve"> </w:t>
      </w:r>
      <w:r w:rsidR="00AD1A5F" w:rsidRPr="00797B60">
        <w:rPr>
          <w:rFonts w:ascii="Arial" w:hAnsi="Arial" w:cs="Arial"/>
          <w:color w:val="000000" w:themeColor="text1"/>
          <w:sz w:val="19"/>
          <w:szCs w:val="19"/>
        </w:rPr>
        <w:t xml:space="preserve">so špecifickým cieľom </w:t>
      </w:r>
      <w:r w:rsidR="00AD1A5F">
        <w:rPr>
          <w:rFonts w:ascii="Arial" w:hAnsi="Arial" w:cs="Arial"/>
          <w:color w:val="000000" w:themeColor="text1"/>
          <w:sz w:val="19"/>
          <w:szCs w:val="19"/>
        </w:rPr>
        <w:t>7.2</w:t>
      </w:r>
      <w:r w:rsidR="00AD1A5F" w:rsidRPr="00797B60">
        <w:rPr>
          <w:rFonts w:ascii="Arial" w:hAnsi="Arial" w:cs="Arial"/>
          <w:color w:val="000000" w:themeColor="text1"/>
          <w:sz w:val="19"/>
          <w:szCs w:val="19"/>
        </w:rPr>
        <w:t xml:space="preserve"> - Zvýšenie atraktivity a prepravnej kapacity nemotorovej dopravy (predovšetkým cyklistickej dopravy) na celkovom počte prepravených osôb.</w:t>
      </w:r>
    </w:p>
    <w:p w14:paraId="38272AD5" w14:textId="77777777" w:rsidR="00621A84" w:rsidRPr="00FB4F69" w:rsidRDefault="00621A84" w:rsidP="00EE1103">
      <w:pPr>
        <w:numPr>
          <w:ilvl w:val="0"/>
          <w:numId w:val="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0DAAD3B6"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AD1A5F">
        <w:rPr>
          <w:rFonts w:ascii="Arial" w:hAnsi="Arial" w:cs="Arial"/>
          <w:color w:val="000000" w:themeColor="text1"/>
          <w:sz w:val="19"/>
          <w:szCs w:val="19"/>
        </w:rPr>
        <w:t>2</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AD1A5F" w:rsidRPr="00797B60">
        <w:rPr>
          <w:rFonts w:ascii="Arial" w:hAnsi="Arial" w:cs="Arial"/>
          <w:color w:val="000000" w:themeColor="text1"/>
          <w:sz w:val="19"/>
          <w:szCs w:val="19"/>
        </w:rPr>
        <w:t>Zvýšenie atraktivity a prepravnej kapacity nemotorovej dopravy (predovšetkým cyklistickej dopravy) na celkovom počte prepravených osôb</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15E5D230"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zmena deľby prepravnej práce v prospech environmentálne priaznivejších módov dopravy,</w:t>
      </w:r>
    </w:p>
    <w:p w14:paraId="2CBD446B"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zníženie emisií, prašnosti, hlučnosti a vibrácií v mestách,</w:t>
      </w:r>
    </w:p>
    <w:p w14:paraId="73F6938F"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zvýšenie úrovne bezpečnosť zraniteľných účastníkov cestnej dopravy,</w:t>
      </w:r>
    </w:p>
    <w:p w14:paraId="5587DB38"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hospodárske oživenie vidieckych oblastí prostredníctvom rozvoja infraštruktúry na cykloturistické účely.</w:t>
      </w:r>
    </w:p>
    <w:p w14:paraId="4AF5C3BE" w14:textId="77777777" w:rsidR="00621A84" w:rsidRPr="00FB4F69" w:rsidRDefault="00621A84" w:rsidP="00EE1103">
      <w:pPr>
        <w:numPr>
          <w:ilvl w:val="0"/>
          <w:numId w:val="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2475E663"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b/>
          <w:color w:val="000000" w:themeColor="text1"/>
          <w:sz w:val="19"/>
          <w:szCs w:val="19"/>
          <w:lang w:val="sk-SK" w:bidi="ar-SA"/>
        </w:rPr>
      </w:pPr>
      <w:r w:rsidRPr="00AD1A5F">
        <w:rPr>
          <w:rFonts w:ascii="Arial" w:eastAsiaTheme="minorHAnsi" w:hAnsi="Arial" w:cs="Arial"/>
          <w:b/>
          <w:color w:val="000000" w:themeColor="text1"/>
          <w:sz w:val="19"/>
          <w:szCs w:val="19"/>
          <w:lang w:val="sk-SK" w:bidi="ar-SA"/>
        </w:rPr>
        <w:t xml:space="preserve">rekonštrukcia, modernizácia a výstavba infraštruktúry pre nemotorovú dopravu: </w:t>
      </w:r>
    </w:p>
    <w:p w14:paraId="5A1436AF"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 xml:space="preserve">cyklistické komunikácie - obnova a rekonštrukcia už existujúcich cyklistických komunikácií, budovanie nových cyklistických komunikácií, cyklokoridorov na existujúcich miestnych komunikáciách a komunikáciách medzi sídlami vrátane stavebných úprav chodníkov pre peších (v prípade, že sú súčasťou projektu stavebných úprav cyklistických komunikácií), </w:t>
      </w:r>
    </w:p>
    <w:p w14:paraId="5482C5CB"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 xml:space="preserve">cykloturistické trasy – rekonštrukcia, modernizácia a výstavba cyklotrás a súvisiacej infrašturktúry vrátane projektov iniciatívy Catching-up, </w:t>
      </w:r>
    </w:p>
    <w:p w14:paraId="37EADE01"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doplnková cyklistická a SMART infraštruktúra (chránené parkoviská pre bicykle, cyklostojany, nabíjacie stanice pre elektrobicykle, systémy automatickej požičovne bicyklov, hygienické zariadenia apod.);</w:t>
      </w:r>
    </w:p>
    <w:p w14:paraId="48539D5C"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budovanie prvkov upokojovania dopravy (pešie zóny, shared space</w:t>
      </w:r>
      <w:r w:rsidRPr="00AD1A5F">
        <w:rPr>
          <w:rFonts w:ascii="Arial" w:eastAsiaTheme="minorHAnsi" w:hAnsi="Arial" w:cs="Arial"/>
          <w:color w:val="000000" w:themeColor="text1"/>
          <w:sz w:val="19"/>
          <w:szCs w:val="19"/>
          <w:lang w:val="sk-SK" w:bidi="ar-SA"/>
        </w:rPr>
        <w:endnoteReference w:id="1"/>
      </w:r>
      <w:r w:rsidRPr="00AD1A5F">
        <w:rPr>
          <w:rFonts w:ascii="Arial" w:eastAsiaTheme="minorHAnsi" w:hAnsi="Arial" w:cs="Arial"/>
          <w:color w:val="000000" w:themeColor="text1"/>
          <w:sz w:val="19"/>
          <w:szCs w:val="19"/>
          <w:lang w:val="sk-SK" w:bidi="ar-SA"/>
        </w:rPr>
        <w:t>, vylúčenie dopravy z ulíc okrem mestskej hromadnej dopravy a cyklistov apod.);</w:t>
      </w:r>
    </w:p>
    <w:p w14:paraId="4AC8B9D3"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zvyšovanie bezpečnosti zraniteľných účastníkov cestnej premávky -  odstraňovanie úzkych miest v pešej doprave, odstraňovanie bariér pri prestupovaní, apod.;</w:t>
      </w:r>
    </w:p>
    <w:p w14:paraId="118DA09B"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b/>
          <w:color w:val="000000" w:themeColor="text1"/>
          <w:sz w:val="19"/>
          <w:szCs w:val="19"/>
          <w:lang w:val="sk-SK" w:bidi="ar-SA"/>
        </w:rPr>
      </w:pPr>
      <w:r w:rsidRPr="00AD1A5F">
        <w:rPr>
          <w:rFonts w:ascii="Arial" w:eastAsiaTheme="minorHAnsi" w:hAnsi="Arial" w:cs="Arial"/>
          <w:b/>
          <w:color w:val="000000" w:themeColor="text1"/>
          <w:sz w:val="19"/>
          <w:szCs w:val="19"/>
          <w:lang w:val="sk-SK" w:bidi="ar-SA"/>
        </w:rPr>
        <w:t>propagácia a zvyšovanie atraktivity cyklistickej dopravy vo verejnosti:</w:t>
      </w:r>
    </w:p>
    <w:p w14:paraId="015722B2" w14:textId="77777777" w:rsidR="00AD1A5F" w:rsidRPr="00AD1A5F" w:rsidRDefault="00AD1A5F" w:rsidP="00EE1103">
      <w:pPr>
        <w:pStyle w:val="Odsekzoznamu"/>
        <w:numPr>
          <w:ilvl w:val="0"/>
          <w:numId w:val="14"/>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webové portály, mobilné aplikácie apod.</w:t>
      </w:r>
    </w:p>
    <w:p w14:paraId="667C5197" w14:textId="3F7EDA41" w:rsidR="00EE1103" w:rsidRPr="00A45E8D" w:rsidRDefault="00EE1103" w:rsidP="00EE1103">
      <w:pPr>
        <w:numPr>
          <w:ilvl w:val="0"/>
          <w:numId w:val="3"/>
        </w:numPr>
        <w:spacing w:before="120" w:after="120" w:line="288" w:lineRule="auto"/>
        <w:jc w:val="both"/>
        <w:rPr>
          <w:rFonts w:ascii="Arial" w:hAnsi="Arial" w:cs="Arial"/>
          <w:b/>
          <w:color w:val="000000" w:themeColor="text1"/>
          <w:sz w:val="19"/>
          <w:szCs w:val="19"/>
        </w:rPr>
      </w:pPr>
      <w:r w:rsidRPr="00A45E8D">
        <w:rPr>
          <w:rFonts w:ascii="Arial" w:hAnsi="Arial" w:cs="Arial"/>
          <w:b/>
          <w:color w:val="000000" w:themeColor="text1"/>
          <w:sz w:val="19"/>
          <w:szCs w:val="19"/>
        </w:rPr>
        <w:t xml:space="preserve">súlad projektu s hlavnými zásadami výberu </w:t>
      </w:r>
      <w:r>
        <w:rPr>
          <w:rFonts w:ascii="Arial" w:hAnsi="Arial" w:cs="Arial"/>
          <w:b/>
          <w:color w:val="000000" w:themeColor="text1"/>
          <w:sz w:val="19"/>
          <w:szCs w:val="19"/>
        </w:rPr>
        <w:t>pre SC 7.2</w:t>
      </w:r>
    </w:p>
    <w:p w14:paraId="4A52EC6A" w14:textId="77777777" w:rsidR="00EE1103" w:rsidRPr="003C6DE1" w:rsidRDefault="00EE1103" w:rsidP="00EE1103">
      <w:pPr>
        <w:spacing w:before="120" w:after="120" w:line="288" w:lineRule="auto"/>
        <w:ind w:left="378" w:hanging="18"/>
        <w:rPr>
          <w:rFonts w:ascii="Arial" w:hAnsi="Arial" w:cs="Arial"/>
          <w:b/>
          <w:color w:val="000000" w:themeColor="text1"/>
          <w:sz w:val="19"/>
          <w:szCs w:val="19"/>
        </w:rPr>
      </w:pPr>
      <w:r w:rsidRPr="003C6DE1">
        <w:rPr>
          <w:rFonts w:ascii="Arial" w:hAnsi="Arial" w:cs="Arial"/>
          <w:color w:val="000000" w:themeColor="text1"/>
          <w:sz w:val="19"/>
          <w:szCs w:val="19"/>
        </w:rPr>
        <w:t xml:space="preserve">Hodnotí sa (áno/nie), či je </w:t>
      </w:r>
      <w:r w:rsidRPr="001B7F20">
        <w:rPr>
          <w:rFonts w:ascii="Arial" w:hAnsi="Arial" w:cs="Arial"/>
          <w:color w:val="000000" w:themeColor="text1"/>
          <w:sz w:val="19"/>
          <w:szCs w:val="19"/>
        </w:rPr>
        <w:t xml:space="preserve">žiadosť o NFP </w:t>
      </w:r>
      <w:r>
        <w:rPr>
          <w:rFonts w:ascii="Arial" w:hAnsi="Arial" w:cs="Arial"/>
          <w:color w:val="000000" w:themeColor="text1"/>
          <w:sz w:val="19"/>
          <w:szCs w:val="19"/>
        </w:rPr>
        <w:t xml:space="preserve"> v súlade s nižšie </w:t>
      </w:r>
      <w:r w:rsidRPr="003D37BA">
        <w:rPr>
          <w:rFonts w:ascii="Arial" w:hAnsi="Arial" w:cs="Arial"/>
          <w:color w:val="000000" w:themeColor="text1"/>
          <w:sz w:val="19"/>
          <w:szCs w:val="19"/>
        </w:rPr>
        <w:t>uvedenými zásadami výberu operácií. Žiadosť o NFP musí byť v súlade so zásadami výberu operácií, ktoré sú relevantné pre projekt, a to primerane a v kontexte podmienok výzvy:</w:t>
      </w:r>
    </w:p>
    <w:p w14:paraId="0506C87E" w14:textId="77777777" w:rsidR="00CC191C" w:rsidRPr="00E72483" w:rsidRDefault="00CC191C" w:rsidP="00CC191C">
      <w:pPr>
        <w:pStyle w:val="Odsekzoznamu"/>
        <w:numPr>
          <w:ilvl w:val="0"/>
          <w:numId w:val="12"/>
        </w:numPr>
        <w:ind w:left="1134"/>
        <w:rPr>
          <w:rFonts w:ascii="Arial" w:hAnsi="Arial" w:cs="Arial"/>
          <w:color w:val="000000" w:themeColor="text1"/>
          <w:sz w:val="19"/>
          <w:szCs w:val="19"/>
          <w:lang w:val="sk-SK"/>
        </w:rPr>
      </w:pPr>
      <w:r w:rsidRPr="00E72483">
        <w:rPr>
          <w:rFonts w:ascii="Arial" w:hAnsi="Arial" w:cs="Arial"/>
          <w:color w:val="000000" w:themeColor="text1"/>
          <w:sz w:val="19"/>
          <w:szCs w:val="19"/>
          <w:lang w:val="sk-SK"/>
        </w:rPr>
        <w:t>projekt prispieva k presunu cestujúcich z IAD do MHD/PAD/nemotorovej dopravy,</w:t>
      </w:r>
    </w:p>
    <w:p w14:paraId="70464830" w14:textId="28274115" w:rsidR="00CC191C" w:rsidRPr="00E72483" w:rsidRDefault="00CC191C" w:rsidP="00CC191C">
      <w:pPr>
        <w:pStyle w:val="Odsekzoznamu"/>
        <w:numPr>
          <w:ilvl w:val="0"/>
          <w:numId w:val="12"/>
        </w:numPr>
        <w:spacing w:after="0"/>
        <w:ind w:left="1134" w:hanging="357"/>
        <w:rPr>
          <w:rFonts w:ascii="Arial" w:hAnsi="Arial" w:cs="Arial"/>
          <w:color w:val="000000" w:themeColor="text1"/>
          <w:sz w:val="19"/>
          <w:szCs w:val="19"/>
          <w:lang w:val="sk-SK"/>
        </w:rPr>
      </w:pPr>
      <w:r w:rsidRPr="00E72483">
        <w:rPr>
          <w:rFonts w:ascii="Arial" w:hAnsi="Arial" w:cs="Arial"/>
          <w:color w:val="000000" w:themeColor="text1"/>
          <w:sz w:val="19"/>
          <w:szCs w:val="19"/>
          <w:lang w:val="sk-SK"/>
        </w:rPr>
        <w:t>projekt obsahuje prvky pre elimináciu negatívnych vplyvov dopravy na životné prostredie.</w:t>
      </w:r>
    </w:p>
    <w:p w14:paraId="04F882C5" w14:textId="77777777" w:rsidR="00CC191C" w:rsidRPr="00CC191C" w:rsidRDefault="00CC191C" w:rsidP="00CC191C">
      <w:pPr>
        <w:spacing w:after="0"/>
        <w:ind w:left="777"/>
        <w:rPr>
          <w:rFonts w:ascii="Arial" w:hAnsi="Arial" w:cs="Arial"/>
          <w:color w:val="000000" w:themeColor="text1"/>
          <w:sz w:val="19"/>
          <w:szCs w:val="19"/>
        </w:rPr>
      </w:pPr>
    </w:p>
    <w:p w14:paraId="4BC1925C" w14:textId="77777777" w:rsidR="00EE1103" w:rsidRPr="00E22630" w:rsidRDefault="00EE1103" w:rsidP="00EE1103">
      <w:pPr>
        <w:pStyle w:val="Odsekzoznamu"/>
        <w:numPr>
          <w:ilvl w:val="0"/>
          <w:numId w:val="12"/>
        </w:numPr>
        <w:spacing w:before="120" w:after="120" w:line="288" w:lineRule="auto"/>
        <w:ind w:left="714" w:hanging="357"/>
        <w:rPr>
          <w:rFonts w:ascii="Arial" w:hAnsi="Arial" w:cs="Arial"/>
          <w:b/>
          <w:color w:val="000000" w:themeColor="text1"/>
          <w:sz w:val="19"/>
          <w:szCs w:val="19"/>
          <w:lang w:val="sk-SK"/>
        </w:rPr>
      </w:pPr>
      <w:r w:rsidRPr="00E22630">
        <w:rPr>
          <w:rFonts w:ascii="Arial" w:hAnsi="Arial" w:cs="Arial"/>
          <w:b/>
          <w:color w:val="000000" w:themeColor="text1"/>
          <w:sz w:val="19"/>
          <w:szCs w:val="19"/>
          <w:lang w:val="sk-SK"/>
        </w:rPr>
        <w:t xml:space="preserve">súlad projektu s princípmi energetickej efektívnosti budov uplatňovaných pre sektor verejných budov v zmysle IROP </w:t>
      </w:r>
      <w:r w:rsidRPr="00E22630">
        <w:rPr>
          <w:rFonts w:ascii="Arial" w:hAnsi="Arial" w:cs="Arial"/>
          <w:color w:val="000000" w:themeColor="text1"/>
          <w:sz w:val="19"/>
          <w:szCs w:val="19"/>
          <w:lang w:val="sk-SK"/>
        </w:rPr>
        <w:t>(ak relevantné)</w:t>
      </w:r>
    </w:p>
    <w:p w14:paraId="5C18AB29"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Hodnotiteľ posúdi (áno/nie), či je navrhované technické riešenie v súlade s princípmi energetickej efektívnosti budov uplatňovaných pre sektor verejných budov v zmysle IROP, najmä:</w:t>
      </w:r>
    </w:p>
    <w:p w14:paraId="396B38A2"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sz w:val="19"/>
          <w:szCs w:val="19"/>
          <w:lang w:val="sk-SK"/>
        </w:rPr>
        <w:lastRenderedPageBreak/>
        <w:t>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nízkoenergetických, ultra-nízkoenergetických budov a budov s takmer nulovou potrebou energie (v závislosti od termínu podania žiadosti o stavebné povolenie).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p>
    <w:p w14:paraId="6168788A"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podpora, vrátane obnovy historických budov, je podmienená predložením energetického auditu, na základe ktorého hodnotiteľ overí:</w:t>
      </w:r>
    </w:p>
    <w:p w14:paraId="7FE5303A" w14:textId="77777777" w:rsidR="00EE1103" w:rsidRPr="00CC191C" w:rsidRDefault="00EE1103" w:rsidP="00EE1103">
      <w:pPr>
        <w:pStyle w:val="Odsekzoznamu"/>
        <w:numPr>
          <w:ilvl w:val="0"/>
          <w:numId w:val="15"/>
        </w:numPr>
        <w:ind w:left="1560"/>
        <w:rPr>
          <w:rFonts w:ascii="Arial" w:hAnsi="Arial" w:cs="Arial"/>
          <w:color w:val="000000" w:themeColor="text1"/>
          <w:sz w:val="19"/>
          <w:szCs w:val="19"/>
          <w:lang w:val="sk-SK"/>
        </w:rPr>
      </w:pPr>
      <w:r w:rsidRPr="00CC191C">
        <w:rPr>
          <w:rFonts w:ascii="Arial" w:hAnsi="Arial" w:cs="Arial"/>
          <w:color w:val="000000" w:themeColor="text1"/>
          <w:sz w:val="19"/>
          <w:szCs w:val="19"/>
          <w:lang w:val="sk-SK"/>
        </w:rPr>
        <w:t>výpočet plánovaného ročného objemu úspory PEZ na m2 celkovej podlahovej plochy,</w:t>
      </w:r>
    </w:p>
    <w:p w14:paraId="16782911" w14:textId="77777777" w:rsidR="00EE1103" w:rsidRPr="00CC191C" w:rsidRDefault="00EE1103" w:rsidP="00EE1103">
      <w:pPr>
        <w:pStyle w:val="Odsekzoznamu"/>
        <w:numPr>
          <w:ilvl w:val="0"/>
          <w:numId w:val="15"/>
        </w:numPr>
        <w:ind w:left="1560"/>
        <w:rPr>
          <w:rFonts w:ascii="Arial" w:hAnsi="Arial" w:cs="Arial"/>
          <w:color w:val="000000" w:themeColor="text1"/>
          <w:sz w:val="19"/>
          <w:szCs w:val="19"/>
          <w:lang w:val="sk-SK"/>
        </w:rPr>
      </w:pPr>
      <w:r w:rsidRPr="00CC191C">
        <w:rPr>
          <w:rFonts w:ascii="Arial" w:hAnsi="Arial" w:cs="Arial"/>
          <w:color w:val="000000" w:themeColor="text1"/>
          <w:sz w:val="19"/>
          <w:szCs w:val="19"/>
          <w:lang w:val="sk-SK"/>
        </w:rPr>
        <w:t>technickú uskutočniteľnosť navrhovaných energetických opatrení,</w:t>
      </w:r>
    </w:p>
    <w:p w14:paraId="1ACC3EBB"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88F3F56"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EE1103">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lastRenderedPageBreak/>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EE1103">
      <w:pPr>
        <w:pStyle w:val="Odsekzoznamu"/>
        <w:numPr>
          <w:ilvl w:val="0"/>
          <w:numId w:val="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 xml:space="preserve">(projektový manažment, monitorovanie, financovanie, publicita, dodržiavanie ustanovení zmluvy o NFP) a odborná kapacita pre realizáciu aktivít projektu (vrátane rozdelenia kompetencií, definovania potrebných </w:t>
            </w:r>
            <w:r w:rsidRPr="00EF7063">
              <w:rPr>
                <w:rFonts w:ascii="Arial" w:hAnsi="Arial" w:cs="Arial"/>
                <w:color w:val="000000" w:themeColor="text1"/>
                <w:sz w:val="19"/>
                <w:szCs w:val="19"/>
              </w:rPr>
              <w:lastRenderedPageBreak/>
              <w:t>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lastRenderedPageBreak/>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EE1103">
            <w:pPr>
              <w:numPr>
                <w:ilvl w:val="0"/>
                <w:numId w:val="2"/>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E1103">
            <w:pPr>
              <w:numPr>
                <w:ilvl w:val="0"/>
                <w:numId w:val="2"/>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w:t>
            </w:r>
            <w:r w:rsidRPr="00F93B3F">
              <w:rPr>
                <w:rFonts w:ascii="Arial" w:eastAsia="Helvetica" w:hAnsi="Arial" w:cs="Arial"/>
                <w:color w:val="000000" w:themeColor="text1"/>
                <w:sz w:val="19"/>
                <w:szCs w:val="19"/>
              </w:rPr>
              <w:lastRenderedPageBreak/>
              <w:t xml:space="preserve">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EE1103">
      <w:pPr>
        <w:pStyle w:val="Odsekzoznamu"/>
        <w:numPr>
          <w:ilvl w:val="0"/>
          <w:numId w:val="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EE1103">
      <w:pPr>
        <w:pStyle w:val="Odsekzoznamu"/>
        <w:numPr>
          <w:ilvl w:val="0"/>
          <w:numId w:val="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lastRenderedPageBreak/>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D21FE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Vecná oprávnenosť výdavkov projektu - obsahová </w:t>
            </w:r>
            <w:r w:rsidRPr="00F93B3F">
              <w:rPr>
                <w:rFonts w:ascii="Arial" w:eastAsia="Helvetica" w:hAnsi="Arial" w:cs="Arial"/>
                <w:color w:val="000000" w:themeColor="text1"/>
                <w:sz w:val="19"/>
                <w:szCs w:val="19"/>
              </w:rPr>
              <w:lastRenderedPageBreak/>
              <w:t>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lastRenderedPageBreak/>
              <w:t xml:space="preserve">Posudzuje sa, či sú žiadané výdavky projektu vecne (obsahovo) oprávnené v zmysle riadiacej dokumentácie IROP upravujúcej oblasť oprávnenosti </w:t>
            </w:r>
            <w:r w:rsidRPr="00F93B3F">
              <w:rPr>
                <w:rFonts w:ascii="Arial" w:eastAsia="Helvetica" w:hAnsi="Arial" w:cs="Arial"/>
                <w:color w:val="000000" w:themeColor="text1"/>
                <w:sz w:val="19"/>
                <w:szCs w:val="19"/>
              </w:rPr>
              <w:lastRenderedPageBreak/>
              <w:t xml:space="preserve">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lastRenderedPageBreak/>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EE1103">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EE1103">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EE1103">
      <w:pPr>
        <w:pStyle w:val="Predvolen"/>
        <w:numPr>
          <w:ilvl w:val="0"/>
          <w:numId w:val="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EE1103">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EE1103">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w:t>
      </w:r>
      <w:r w:rsidRPr="00E33F54">
        <w:rPr>
          <w:rFonts w:ascii="Arial" w:hAnsi="Arial" w:cs="Arial"/>
          <w:sz w:val="19"/>
          <w:szCs w:val="19"/>
        </w:rPr>
        <w:lastRenderedPageBreak/>
        <w:t xml:space="preserve">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1FC91AF2"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B4678A">
        <w:rPr>
          <w:rFonts w:ascii="Arial" w:hAnsi="Arial" w:cs="Arial"/>
          <w:color w:val="000000" w:themeColor="text1"/>
          <w:sz w:val="19"/>
          <w:szCs w:val="19"/>
        </w:rPr>
        <w:t xml:space="preserve"> a príloha </w:t>
      </w:r>
      <w:r w:rsidR="00B4678A"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1F232B78" w14:textId="487BAF5B"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w:t>
      </w:r>
      <w:r w:rsidR="00B4678A">
        <w:rPr>
          <w:rFonts w:ascii="Arial" w:eastAsiaTheme="minorHAnsi" w:hAnsi="Arial" w:cs="Arial"/>
          <w:color w:val="000000" w:themeColor="text1"/>
          <w:sz w:val="19"/>
          <w:szCs w:val="19"/>
          <w:bdr w:val="none" w:sz="0" w:space="0" w:color="auto"/>
          <w:lang w:val="sk-SK"/>
        </w:rPr>
        <w:t>príloh</w:t>
      </w:r>
      <w:r w:rsidR="00E72483">
        <w:rPr>
          <w:rFonts w:ascii="Arial" w:eastAsiaTheme="minorHAnsi" w:hAnsi="Arial" w:cs="Arial"/>
          <w:color w:val="000000" w:themeColor="text1"/>
          <w:sz w:val="19"/>
          <w:szCs w:val="19"/>
          <w:bdr w:val="none" w:sz="0" w:space="0" w:color="auto"/>
          <w:lang w:val="sk-SK"/>
        </w:rPr>
        <w:t>a</w:t>
      </w:r>
      <w:r w:rsidR="00B4678A">
        <w:rPr>
          <w:rFonts w:ascii="Arial" w:eastAsiaTheme="minorHAnsi" w:hAnsi="Arial" w:cs="Arial"/>
          <w:color w:val="000000" w:themeColor="text1"/>
          <w:sz w:val="19"/>
          <w:szCs w:val="19"/>
          <w:bdr w:val="none" w:sz="0" w:space="0" w:color="auto"/>
          <w:lang w:val="sk-SK"/>
        </w:rPr>
        <w:t xml:space="preserve"> </w:t>
      </w:r>
      <w:r w:rsidR="00B4678A" w:rsidRPr="001B7F89">
        <w:rPr>
          <w:rFonts w:ascii="Arial" w:eastAsiaTheme="minorHAnsi" w:hAnsi="Arial" w:cs="Arial"/>
          <w:color w:val="000000" w:themeColor="text1"/>
          <w:sz w:val="19"/>
          <w:szCs w:val="19"/>
          <w:bdr w:val="none" w:sz="0" w:space="0" w:color="auto"/>
          <w:lang w:val="sk-SK"/>
        </w:rPr>
        <w:t>Finančná udržateľnosť projektu</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1FF915C9" w14:textId="77777777" w:rsidR="00621A84" w:rsidRPr="004E7F22" w:rsidRDefault="00621A84" w:rsidP="00EE110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EE110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EE110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EE110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EE110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7E7A642B"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17A1BBFD" w14:textId="77777777" w:rsidR="00EF2C15" w:rsidRDefault="00EF2C15" w:rsidP="00EF2C15">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861B677" w14:textId="77777777" w:rsidR="00EF2C15" w:rsidRPr="004E7F22" w:rsidRDefault="00EF2C1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lastRenderedPageBreak/>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Rozpočet vykazuje nedostatky v matematickej správnosti, a/alebo sú identifikované nedostatky v jednotlivých </w:t>
            </w:r>
            <w:r w:rsidRPr="00F93B3F">
              <w:rPr>
                <w:rFonts w:ascii="Arial" w:eastAsia="Helvetica" w:hAnsi="Arial" w:cs="Arial"/>
                <w:color w:val="000000" w:themeColor="text1"/>
                <w:sz w:val="19"/>
                <w:szCs w:val="19"/>
              </w:rPr>
              <w:lastRenderedPageBreak/>
              <w:t>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 w:id="1">
    <w:p w14:paraId="06DAA59D" w14:textId="77777777" w:rsidR="00AD1A5F" w:rsidRPr="00E16A8C" w:rsidRDefault="00AD1A5F" w:rsidP="00AD1A5F">
      <w:pPr>
        <w:pStyle w:val="Textvysvetlivky"/>
        <w:rPr>
          <w:rFonts w:ascii="Arial" w:hAnsi="Arial" w:cs="Arial"/>
        </w:rPr>
      </w:pPr>
      <w:r w:rsidRPr="00E16A8C">
        <w:rPr>
          <w:rStyle w:val="Odkaznavysvetlivku"/>
          <w:rFonts w:ascii="Arial" w:hAnsi="Arial" w:cs="Arial"/>
        </w:rPr>
        <w:endnoteRef/>
      </w:r>
      <w:r w:rsidRPr="00E16A8C">
        <w:rPr>
          <w:rFonts w:ascii="Arial" w:hAnsi="Arial" w:cs="Arial"/>
        </w:rPr>
        <w:t xml:space="preserve"> Shared space je druh prístupu k mestskému dizajnu, ktorý sa snaží minimalizovať predelenia medzi automobilovou dopravou a chodcami, často tým, že odstráni prvky, ako sú obrubníky, značenie vozovky, dopravné značenie a predpisy.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AFEB0" w14:textId="77777777" w:rsidR="00D44C73" w:rsidRDefault="00D44C73">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7BA5C58A" w:rsidR="008B1F42" w:rsidRDefault="009F59B5" w:rsidP="009F59B5">
        <w:pPr>
          <w:pStyle w:val="Pta"/>
        </w:pPr>
        <w:r w:rsidRPr="00BE7612">
          <w:rPr>
            <w:rFonts w:ascii="Arial" w:hAnsi="Arial" w:cs="Arial"/>
            <w:sz w:val="16"/>
            <w:szCs w:val="16"/>
          </w:rPr>
          <w:t xml:space="preserve">Príručka pre odborných hodnotiteľov IROP, verzia </w:t>
        </w:r>
        <w:r w:rsidR="009E10EC">
          <w:rPr>
            <w:rFonts w:ascii="Arial" w:hAnsi="Arial" w:cs="Arial"/>
            <w:sz w:val="16"/>
            <w:szCs w:val="16"/>
          </w:rPr>
          <w:t>12.</w:t>
        </w:r>
        <w:del w:id="0" w:author="OM1" w:date="2022-05-25T09:30:00Z">
          <w:r w:rsidR="009E10EC" w:rsidDel="00CF6E61">
            <w:rPr>
              <w:rFonts w:ascii="Arial" w:hAnsi="Arial" w:cs="Arial"/>
              <w:sz w:val="16"/>
              <w:szCs w:val="16"/>
            </w:rPr>
            <w:delText>0</w:delText>
          </w:r>
        </w:del>
        <w:ins w:id="1" w:author="OM1" w:date="2022-05-25T09:30:00Z">
          <w:r w:rsidR="00CF6E61">
            <w:rPr>
              <w:rFonts w:ascii="Arial" w:hAnsi="Arial" w:cs="Arial"/>
              <w:sz w:val="16"/>
              <w:szCs w:val="16"/>
            </w:rPr>
            <w:t>1</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EB94" w14:textId="77777777" w:rsidR="00D44C73" w:rsidRDefault="00D44C73">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B2445" w14:textId="77777777" w:rsidR="00D44C73" w:rsidRDefault="00D44C73">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17AA"/>
    <w:multiLevelType w:val="hybridMultilevel"/>
    <w:tmpl w:val="2AEAB8E6"/>
    <w:lvl w:ilvl="0" w:tplc="3FF4ED68">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7C2840"/>
    <w:multiLevelType w:val="hybridMultilevel"/>
    <w:tmpl w:val="959A9A32"/>
    <w:lvl w:ilvl="0" w:tplc="3FF4ED68">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EF48FB"/>
    <w:multiLevelType w:val="hybridMultilevel"/>
    <w:tmpl w:val="F10619FA"/>
    <w:lvl w:ilvl="0" w:tplc="54C0BFF4">
      <w:numFmt w:val="bullet"/>
      <w:lvlText w:val="•"/>
      <w:lvlJc w:val="left"/>
      <w:pPr>
        <w:ind w:left="927" w:hanging="360"/>
      </w:pPr>
      <w:rPr>
        <w:rFonts w:ascii="Arial" w:eastAsia="Trebuchet MS"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594F6649"/>
    <w:multiLevelType w:val="hybridMultilevel"/>
    <w:tmpl w:val="808C1848"/>
    <w:lvl w:ilvl="0" w:tplc="DECE4410">
      <w:start w:val="2"/>
      <w:numFmt w:val="bullet"/>
      <w:lvlText w:val="-"/>
      <w:lvlJc w:val="left"/>
      <w:pPr>
        <w:ind w:left="927" w:hanging="360"/>
      </w:pPr>
      <w:rPr>
        <w:rFonts w:ascii="Verdana" w:eastAsia="Calibri" w:hAnsi="Verdana" w:cs="Times New Roman"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8"/>
  </w:num>
  <w:num w:numId="4">
    <w:abstractNumId w:val="3"/>
  </w:num>
  <w:num w:numId="5">
    <w:abstractNumId w:val="14"/>
  </w:num>
  <w:num w:numId="6">
    <w:abstractNumId w:val="10"/>
  </w:num>
  <w:num w:numId="7">
    <w:abstractNumId w:val="7"/>
  </w:num>
  <w:num w:numId="8">
    <w:abstractNumId w:val="5"/>
  </w:num>
  <w:num w:numId="9">
    <w:abstractNumId w:val="12"/>
  </w:num>
  <w:num w:numId="10">
    <w:abstractNumId w:val="13"/>
  </w:num>
  <w:num w:numId="11">
    <w:abstractNumId w:val="9"/>
  </w:num>
  <w:num w:numId="12">
    <w:abstractNumId w:val="11"/>
  </w:num>
  <w:num w:numId="13">
    <w:abstractNumId w:val="0"/>
  </w:num>
  <w:num w:numId="14">
    <w:abstractNumId w:val="1"/>
  </w:num>
  <w:num w:numId="15">
    <w:abstractNumId w:val="6"/>
  </w:num>
  <w:num w:numId="16">
    <w:abstractNumId w:val="15"/>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C000E"/>
    <w:rsid w:val="001C1F44"/>
    <w:rsid w:val="001C7563"/>
    <w:rsid w:val="001D0B8B"/>
    <w:rsid w:val="001D15EF"/>
    <w:rsid w:val="001D1854"/>
    <w:rsid w:val="001D1A22"/>
    <w:rsid w:val="001E10C6"/>
    <w:rsid w:val="001E6A35"/>
    <w:rsid w:val="001F0938"/>
    <w:rsid w:val="001F618A"/>
    <w:rsid w:val="001F6D5D"/>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10EC"/>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1A5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678A"/>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191C"/>
    <w:rsid w:val="00CC24BF"/>
    <w:rsid w:val="00CC2F1B"/>
    <w:rsid w:val="00CC4336"/>
    <w:rsid w:val="00CD43AB"/>
    <w:rsid w:val="00CD5D6A"/>
    <w:rsid w:val="00CE65FF"/>
    <w:rsid w:val="00CF12B4"/>
    <w:rsid w:val="00CF1494"/>
    <w:rsid w:val="00CF2402"/>
    <w:rsid w:val="00CF4836"/>
    <w:rsid w:val="00CF6E61"/>
    <w:rsid w:val="00D05B26"/>
    <w:rsid w:val="00D06F22"/>
    <w:rsid w:val="00D07504"/>
    <w:rsid w:val="00D07E0F"/>
    <w:rsid w:val="00D1737B"/>
    <w:rsid w:val="00D2210A"/>
    <w:rsid w:val="00D278D6"/>
    <w:rsid w:val="00D40746"/>
    <w:rsid w:val="00D43AED"/>
    <w:rsid w:val="00D44C73"/>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2CDF"/>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6A24"/>
    <w:rsid w:val="00E47D7E"/>
    <w:rsid w:val="00E51ACD"/>
    <w:rsid w:val="00E55894"/>
    <w:rsid w:val="00E60372"/>
    <w:rsid w:val="00E67B49"/>
    <w:rsid w:val="00E70208"/>
    <w:rsid w:val="00E720AF"/>
    <w:rsid w:val="00E72483"/>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1103"/>
    <w:rsid w:val="00EE3788"/>
    <w:rsid w:val="00EE3871"/>
    <w:rsid w:val="00EE4073"/>
    <w:rsid w:val="00EF0D8E"/>
    <w:rsid w:val="00EF138B"/>
    <w:rsid w:val="00EF152F"/>
    <w:rsid w:val="00EF1D6C"/>
    <w:rsid w:val="00EF2C15"/>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CF849-BF93-4AA3-A7E1-48A2E4A7E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6814</Words>
  <Characters>38843</Characters>
  <Application>Microsoft Office Word</Application>
  <DocSecurity>0</DocSecurity>
  <Lines>323</Lines>
  <Paragraphs>91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13</cp:revision>
  <cp:lastPrinted>2016-08-27T16:57:00Z</cp:lastPrinted>
  <dcterms:created xsi:type="dcterms:W3CDTF">2021-06-15T08:51:00Z</dcterms:created>
  <dcterms:modified xsi:type="dcterms:W3CDTF">2022-05-25T07:30:00Z</dcterms:modified>
</cp:coreProperties>
</file>